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D5E72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4F34CEE8" w:rsidR="00703492" w:rsidRDefault="007A1CC2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</w:t>
      </w:r>
      <w:r>
        <w:rPr>
          <w:rFonts w:ascii="Arial" w:hAnsi="Arial" w:cs="Arial"/>
          <w:b/>
          <w:sz w:val="20"/>
        </w:rPr>
        <w:t xml:space="preserve"> manžerské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</w:t>
      </w:r>
      <w:r w:rsidR="00DE762A">
        <w:rPr>
          <w:rFonts w:ascii="Arial" w:hAnsi="Arial" w:cs="Arial"/>
          <w:b/>
          <w:sz w:val="20"/>
        </w:rPr>
        <w:t xml:space="preserve"> </w:t>
      </w:r>
      <w:r w:rsidR="00022B85">
        <w:rPr>
          <w:rFonts w:ascii="Arial" w:hAnsi="Arial" w:cs="Arial"/>
          <w:b/>
          <w:sz w:val="20"/>
        </w:rPr>
        <w:t xml:space="preserve">- </w:t>
      </w:r>
      <w:r w:rsidR="00022B85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D724035" w14:textId="7315E481" w:rsidR="00022B85" w:rsidRDefault="00022B85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9EC0BFF" w14:textId="77777777" w:rsidR="00022B85" w:rsidRDefault="00022B85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5263C715" w14:textId="77777777" w:rsidR="00117DC2" w:rsidRDefault="00117DC2" w:rsidP="00117DC2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72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3"/>
        <w:gridCol w:w="1718"/>
        <w:gridCol w:w="1542"/>
        <w:gridCol w:w="1125"/>
        <w:gridCol w:w="1906"/>
        <w:gridCol w:w="2186"/>
        <w:gridCol w:w="2186"/>
      </w:tblGrid>
      <w:tr w:rsidR="004B2F42" w:rsidRPr="0071228E" w14:paraId="2A5E22A3" w14:textId="77777777" w:rsidTr="002D4C8D">
        <w:trPr>
          <w:gridAfter w:val="2"/>
          <w:wAfter w:w="1562" w:type="pct"/>
          <w:trHeight w:val="861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73419466" w:rsidR="00703492" w:rsidRPr="0071228E" w:rsidRDefault="00255401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00FCC" w:rsidRPr="0071228E" w14:paraId="08625D08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8C0C793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6708B5E6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6811AAA5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B141DBA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D38D1AD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1 884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54371E88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22955E4D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5905F5FC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1 625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19B2969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12D29C7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8909177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34299C35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62F0D8A2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141015A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  <w:r w:rsidRPr="0061014F" w:rsidDel="00120B77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7D29406B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2EF7DB0E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6867C005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2993FEF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4C8D" w:rsidRPr="0071228E" w14:paraId="29400D5C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0573DB24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del w:id="0" w:author="Kotolanová, Nicola" w:date="2022-12-02T11:24:00Z">
              <w:r w:rsidRPr="0061014F" w:rsidDel="00D17428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2 </w:delText>
              </w:r>
            </w:del>
            <w:ins w:id="1" w:author="Kotolanová, Nicola" w:date="2022-12-02T11:24:00Z">
              <w:r w:rsidR="00D17428">
                <w:rPr>
                  <w:rFonts w:ascii="Arial" w:hAnsi="Arial" w:cs="Arial"/>
                  <w:noProof w:val="0"/>
                  <w:color w:val="000000"/>
                  <w:sz w:val="20"/>
                </w:rPr>
                <w:t> </w:t>
              </w:r>
            </w:ins>
            <w:del w:id="2" w:author="Kotolanová, Nicola" w:date="2022-12-02T11:24:00Z">
              <w:r w:rsidDel="00D17428">
                <w:rPr>
                  <w:rFonts w:ascii="Arial" w:hAnsi="Arial" w:cs="Arial"/>
                  <w:noProof w:val="0"/>
                  <w:color w:val="000000"/>
                  <w:sz w:val="20"/>
                </w:rPr>
                <w:delText>545</w:delText>
              </w:r>
            </w:del>
            <w:ins w:id="3" w:author="Kotolanová, Nicola" w:date="2022-12-02T11:24:00Z">
              <w:r w:rsidR="00D17428">
                <w:rPr>
                  <w:rFonts w:ascii="Arial" w:hAnsi="Arial" w:cs="Arial"/>
                  <w:noProof w:val="0"/>
                  <w:color w:val="000000"/>
                  <w:sz w:val="20"/>
                </w:rPr>
                <w:t xml:space="preserve"> 2 670</w:t>
              </w:r>
            </w:ins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46AABC6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72DA0E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0A72E50B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del w:id="4" w:author="Kotolanová, Nicola" w:date="2022-12-02T11:25:00Z">
              <w:r w:rsidDel="00C807D1">
                <w:rPr>
                  <w:rFonts w:ascii="Arial" w:hAnsi="Arial" w:cs="Arial"/>
                  <w:noProof w:val="0"/>
                  <w:color w:val="000000"/>
                  <w:sz w:val="20"/>
                </w:rPr>
                <w:delText>467</w:delText>
              </w:r>
            </w:del>
            <w:ins w:id="5" w:author="Kotolanová, Nicola" w:date="2022-12-02T11:25:00Z">
              <w:r w:rsidR="00C807D1">
                <w:rPr>
                  <w:rFonts w:ascii="Arial" w:hAnsi="Arial" w:cs="Arial"/>
                  <w:noProof w:val="0"/>
                  <w:color w:val="000000"/>
                  <w:sz w:val="20"/>
                </w:rPr>
                <w:t xml:space="preserve"> 420</w:t>
              </w:r>
            </w:ins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1F0AF013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D50B697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01A8B9E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279E1E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CC51D1B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0FA83DA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65A12360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40F0CB2E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6C07EDF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7ADB83B8" w:rsidR="002D4C8D" w:rsidRPr="00365001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365001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40B4D995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70AF6BA4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5D2E4C4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2D4C8D" w:rsidRPr="00703492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0C4BEA0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6D1A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14C16645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39AB7F7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C625701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510AB3E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32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5A7D29ED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46173668" w14:textId="77777777" w:rsidTr="002D4C8D">
        <w:trPr>
          <w:gridAfter w:val="2"/>
          <w:wAfter w:w="1562" w:type="pct"/>
          <w:trHeight w:val="288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3274CEBB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7F4A80B9" w14:textId="462BA031" w:rsidTr="00543A0E">
        <w:trPr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5C37362D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781" w:type="pct"/>
          </w:tcPr>
          <w:p w14:paraId="12AD63DA" w14:textId="77777777" w:rsidR="002D4C8D" w:rsidRPr="0071228E" w:rsidRDefault="002D4C8D" w:rsidP="002D4C8D">
            <w:pPr>
              <w:spacing w:after="160" w:line="259" w:lineRule="auto"/>
            </w:pPr>
          </w:p>
        </w:tc>
        <w:tc>
          <w:tcPr>
            <w:tcW w:w="781" w:type="pct"/>
            <w:vAlign w:val="bottom"/>
          </w:tcPr>
          <w:p w14:paraId="20DC52D3" w14:textId="3F623E12" w:rsidR="002D4C8D" w:rsidRPr="0071228E" w:rsidRDefault="002D4C8D" w:rsidP="002D4C8D">
            <w:pPr>
              <w:spacing w:after="160" w:line="259" w:lineRule="auto"/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24CB069" w14:textId="77777777" w:rsidTr="00543A0E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51278F5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DC79B6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4D263C1B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49ECFE4" w14:textId="77777777" w:rsidTr="00666D64">
        <w:trPr>
          <w:gridAfter w:val="2"/>
          <w:wAfter w:w="1562" w:type="pct"/>
          <w:trHeight w:val="529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68467716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742EE05D" w14:textId="77777777" w:rsidTr="00666D64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08C74B4A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136B4260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2D3671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72536B05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D420BF7" w14:textId="77777777" w:rsidTr="00666D64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2D4C8D" w:rsidRPr="00703492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053D8B77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F9430D0" w14:textId="77777777" w:rsidTr="00E03148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FEDFE" w14:textId="2B04E6BA" w:rsidR="002D4C8D" w:rsidRPr="00703492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A19E4" w14:textId="6F314D73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019E4" w14:textId="51751A9B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7E2667" w14:textId="48E8AC44" w:rsidR="002D4C8D" w:rsidDel="00120B77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0DB2EC2" w14:textId="21259156" w:rsidTr="002D4C8D">
        <w:trPr>
          <w:trHeight w:val="861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0454E091" w:rsidR="002D4C8D" w:rsidRPr="0071228E" w:rsidRDefault="005A1F3B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  <w:tc>
          <w:tcPr>
            <w:tcW w:w="781" w:type="pct"/>
          </w:tcPr>
          <w:p w14:paraId="3945418C" w14:textId="77777777" w:rsidR="002D4C8D" w:rsidRPr="0071228E" w:rsidRDefault="002D4C8D" w:rsidP="002D4C8D">
            <w:pPr>
              <w:spacing w:after="160" w:line="259" w:lineRule="auto"/>
            </w:pPr>
          </w:p>
        </w:tc>
        <w:tc>
          <w:tcPr>
            <w:tcW w:w="781" w:type="pct"/>
            <w:vAlign w:val="bottom"/>
          </w:tcPr>
          <w:p w14:paraId="30F05F44" w14:textId="10839184" w:rsidR="002D4C8D" w:rsidRPr="0071228E" w:rsidRDefault="002D4C8D" w:rsidP="002D4C8D">
            <w:pPr>
              <w:spacing w:after="160" w:line="259" w:lineRule="auto"/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630E63B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542FE13B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Navigace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2F2" w14:textId="4CF11CD2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D34F8D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1BF6F781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Mechanické rolety v zadních bočních oknech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5DF6624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22277570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A3459F1" w14:textId="0AD397E2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230V zásuvka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B584E" w14:textId="4A8155CD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7030E0E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FF0CD9A" w14:textId="3787AF1A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2 USB – C sloty vzadu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8AAE" w14:textId="5A32DB39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7D30FC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16F45FAD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Vyhřívání sedadel vpředu a vzadu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A8AE" w14:textId="612B35BA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D83CF8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34750D0" w14:textId="0E0E0EF1" w:rsidR="002D4C8D" w:rsidDel="00B54C98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Vyhřívané čelní sklo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42032" w14:textId="451CE9C2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6BE1053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47F52092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380C" w14:textId="25921C6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CFB682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7145473" w14:textId="3586029B" w:rsidR="002D4C8D" w:rsidDel="002A400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změny jízdního pruhu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8B317" w14:textId="70D82E9A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4E51DCB8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8C3868" w14:textId="58A6497C" w:rsidR="002D4C8D" w:rsidDel="002A400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Antikolizní asistent vpředu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CC081" w14:textId="57B5671A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30B766C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6426D20" w14:textId="46DCEDB5" w:rsidR="002D4C8D" w:rsidDel="002A400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Adaptivní vedení v jízdním pruhu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1266A" w14:textId="12A385CE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58B5E3E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B11FE7" w14:textId="4EDD9EDE" w:rsidR="002D4C8D" w:rsidDel="002A400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jízdu v koloně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1A387" w14:textId="06B4B6AE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8E635CF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BCD724C" w14:textId="5390D64F" w:rsidR="002D4C8D" w:rsidDel="00034A27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Mezipodlaha v zavazadlovém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69670" w14:textId="323B219A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63C43079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824F62" w14:textId="7DDF55D8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Sklápění zadních sedadel ze zavazadlového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C3A44" w14:textId="0138E954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A0ED058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4B9D8C4E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LED světlomety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03B3060C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378A3CF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155239" w14:textId="761C78C1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LED zadní světla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052E2" w14:textId="2348BC6B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21219A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289DC" w14:textId="5206E610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Ostřikovače předních světlometů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F9F61" w14:textId="6348D0C7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721B638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5998D481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Kola z lehké slitiny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EF6F" w14:textId="38790C1F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6570840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B661FD" w14:textId="37F35399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podvozek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D1EB" w14:textId="334039B4" w:rsidR="002D4C8D" w:rsidRPr="00BE166D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AB4D11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5FFDF50D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víko zavazadelníku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871B" w14:textId="0E83E694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2C09B97B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1251ABAF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ovládané sedadlo řidiče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93E" w14:textId="037CFB1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888017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23CB9CAC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27BFC4E6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4CF61AB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16D7CB6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s průmyslovou zástrčkou C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E2F9" w14:textId="05D3CE2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215A2A7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2C5B8158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elektrická, sklopná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4D8F" w14:textId="631587C7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B3AF0" w14:textId="77777777" w:rsidR="003805E8" w:rsidRDefault="003805E8">
      <w:pPr>
        <w:spacing w:after="0"/>
      </w:pPr>
      <w:r>
        <w:separator/>
      </w:r>
    </w:p>
  </w:endnote>
  <w:endnote w:type="continuationSeparator" w:id="0">
    <w:p w14:paraId="5899D08F" w14:textId="77777777" w:rsidR="003805E8" w:rsidRDefault="003805E8">
      <w:pPr>
        <w:spacing w:after="0"/>
      </w:pPr>
      <w:r>
        <w:continuationSeparator/>
      </w:r>
    </w:p>
  </w:endnote>
  <w:endnote w:type="continuationNotice" w:id="1">
    <w:p w14:paraId="5D2F6A09" w14:textId="77777777" w:rsidR="003805E8" w:rsidRDefault="003805E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F6EE0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53636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C6DA3" w14:textId="77777777" w:rsidR="003805E8" w:rsidRDefault="003805E8">
      <w:pPr>
        <w:spacing w:after="0"/>
      </w:pPr>
      <w:r>
        <w:separator/>
      </w:r>
    </w:p>
  </w:footnote>
  <w:footnote w:type="continuationSeparator" w:id="0">
    <w:p w14:paraId="22297339" w14:textId="77777777" w:rsidR="003805E8" w:rsidRDefault="003805E8">
      <w:pPr>
        <w:spacing w:after="0"/>
      </w:pPr>
      <w:r>
        <w:continuationSeparator/>
      </w:r>
    </w:p>
  </w:footnote>
  <w:footnote w:type="continuationNotice" w:id="1">
    <w:p w14:paraId="54F590C7" w14:textId="77777777" w:rsidR="003805E8" w:rsidRDefault="003805E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3805E8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3805E8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3805E8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3805E8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3805E8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219FA"/>
    <w:rsid w:val="00022560"/>
    <w:rsid w:val="00022B85"/>
    <w:rsid w:val="00034A27"/>
    <w:rsid w:val="000363B2"/>
    <w:rsid w:val="0008735F"/>
    <w:rsid w:val="00117DC2"/>
    <w:rsid w:val="00120B77"/>
    <w:rsid w:val="0013778E"/>
    <w:rsid w:val="001420BE"/>
    <w:rsid w:val="001D5E72"/>
    <w:rsid w:val="001D7132"/>
    <w:rsid w:val="00222B35"/>
    <w:rsid w:val="00255401"/>
    <w:rsid w:val="00264986"/>
    <w:rsid w:val="00284869"/>
    <w:rsid w:val="00290DC8"/>
    <w:rsid w:val="002A400F"/>
    <w:rsid w:val="002B1EDD"/>
    <w:rsid w:val="002D272A"/>
    <w:rsid w:val="002D3671"/>
    <w:rsid w:val="002D4C8D"/>
    <w:rsid w:val="002E620A"/>
    <w:rsid w:val="00313D94"/>
    <w:rsid w:val="00350FDE"/>
    <w:rsid w:val="00365001"/>
    <w:rsid w:val="00376C24"/>
    <w:rsid w:val="003805E8"/>
    <w:rsid w:val="003D21E5"/>
    <w:rsid w:val="004673FE"/>
    <w:rsid w:val="00472903"/>
    <w:rsid w:val="004B2F42"/>
    <w:rsid w:val="004B4EC0"/>
    <w:rsid w:val="004D1262"/>
    <w:rsid w:val="004E25E4"/>
    <w:rsid w:val="004E3CB8"/>
    <w:rsid w:val="00500FCC"/>
    <w:rsid w:val="00534F1A"/>
    <w:rsid w:val="00545C5A"/>
    <w:rsid w:val="00592DCA"/>
    <w:rsid w:val="005A1F3B"/>
    <w:rsid w:val="005C280F"/>
    <w:rsid w:val="0060234E"/>
    <w:rsid w:val="00613ED9"/>
    <w:rsid w:val="0061706E"/>
    <w:rsid w:val="006336BF"/>
    <w:rsid w:val="006341D0"/>
    <w:rsid w:val="006C3ED5"/>
    <w:rsid w:val="006E2943"/>
    <w:rsid w:val="00703492"/>
    <w:rsid w:val="007302C4"/>
    <w:rsid w:val="00741D64"/>
    <w:rsid w:val="0075516A"/>
    <w:rsid w:val="00765C7B"/>
    <w:rsid w:val="00783A9D"/>
    <w:rsid w:val="007865AB"/>
    <w:rsid w:val="007A1CC2"/>
    <w:rsid w:val="007B7700"/>
    <w:rsid w:val="007C782A"/>
    <w:rsid w:val="007D6E30"/>
    <w:rsid w:val="007F0B48"/>
    <w:rsid w:val="008172B3"/>
    <w:rsid w:val="008250EE"/>
    <w:rsid w:val="00827D04"/>
    <w:rsid w:val="008436DD"/>
    <w:rsid w:val="008727F5"/>
    <w:rsid w:val="00872F8A"/>
    <w:rsid w:val="00887AA7"/>
    <w:rsid w:val="00891A1E"/>
    <w:rsid w:val="0089659F"/>
    <w:rsid w:val="008977A8"/>
    <w:rsid w:val="008D64C6"/>
    <w:rsid w:val="008E1A9F"/>
    <w:rsid w:val="008E4B32"/>
    <w:rsid w:val="00915B1F"/>
    <w:rsid w:val="009351D5"/>
    <w:rsid w:val="009765B5"/>
    <w:rsid w:val="0099391B"/>
    <w:rsid w:val="009A5CAE"/>
    <w:rsid w:val="009D6676"/>
    <w:rsid w:val="009E39BE"/>
    <w:rsid w:val="009F445B"/>
    <w:rsid w:val="009F62C0"/>
    <w:rsid w:val="00A212F5"/>
    <w:rsid w:val="00A34C63"/>
    <w:rsid w:val="00A55BB9"/>
    <w:rsid w:val="00A80928"/>
    <w:rsid w:val="00AB2D33"/>
    <w:rsid w:val="00AB6F43"/>
    <w:rsid w:val="00AC304F"/>
    <w:rsid w:val="00AF3736"/>
    <w:rsid w:val="00B00C3B"/>
    <w:rsid w:val="00B115F9"/>
    <w:rsid w:val="00B3182B"/>
    <w:rsid w:val="00B54C98"/>
    <w:rsid w:val="00B8486E"/>
    <w:rsid w:val="00BB5C73"/>
    <w:rsid w:val="00BD36F0"/>
    <w:rsid w:val="00C600F0"/>
    <w:rsid w:val="00C604C1"/>
    <w:rsid w:val="00C768FB"/>
    <w:rsid w:val="00C807D1"/>
    <w:rsid w:val="00CF09C1"/>
    <w:rsid w:val="00CF367D"/>
    <w:rsid w:val="00D0063C"/>
    <w:rsid w:val="00D13680"/>
    <w:rsid w:val="00D17428"/>
    <w:rsid w:val="00D260FF"/>
    <w:rsid w:val="00D65E00"/>
    <w:rsid w:val="00D95523"/>
    <w:rsid w:val="00DC79B6"/>
    <w:rsid w:val="00DD3777"/>
    <w:rsid w:val="00DE484F"/>
    <w:rsid w:val="00DE762A"/>
    <w:rsid w:val="00E06737"/>
    <w:rsid w:val="00E46AA9"/>
    <w:rsid w:val="00E76CB1"/>
    <w:rsid w:val="00EE65B5"/>
    <w:rsid w:val="00EE72D6"/>
    <w:rsid w:val="00F1294B"/>
    <w:rsid w:val="00F12C11"/>
    <w:rsid w:val="00F15A97"/>
    <w:rsid w:val="00F35586"/>
    <w:rsid w:val="00F81F3D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380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57</cp:revision>
  <dcterms:created xsi:type="dcterms:W3CDTF">2022-04-27T15:08:00Z</dcterms:created>
  <dcterms:modified xsi:type="dcterms:W3CDTF">2022-12-02T10:25:00Z</dcterms:modified>
</cp:coreProperties>
</file>